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22581D1">
      <w:pPr>
        <w:pStyle w:val="2"/>
        <w:spacing w:after="240" w:line="319" w:lineRule="auto"/>
        <w:jc w:val="center"/>
        <w:rPr>
          <w:rFonts w:hint="eastAsia"/>
          <w:sz w:val="36"/>
          <w:szCs w:val="36"/>
        </w:rPr>
      </w:pPr>
      <w:bookmarkStart w:id="0" w:name="_Toc192953952"/>
      <w:r>
        <w:rPr>
          <w:rFonts w:hint="eastAsia"/>
          <w:sz w:val="36"/>
          <w:szCs w:val="36"/>
        </w:rPr>
        <w:t>CET考生守则</w:t>
      </w:r>
      <w:bookmarkEnd w:id="0"/>
    </w:p>
    <w:p w14:paraId="11707D3F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一、按照省级教育考试机构的要求，入场后（开考前）签署《诚信考试承诺书》。</w:t>
      </w:r>
    </w:p>
    <w:p w14:paraId="0FD49206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二、必须按规定的时间入场（四级</w:t>
      </w:r>
      <w:r>
        <w:rPr>
          <w:rFonts w:hint="eastAsia" w:ascii="仿宋_GB2312" w:eastAsia="仿宋_GB2312"/>
          <w:sz w:val="24"/>
          <w:lang w:val="en-US" w:eastAsia="zh-CN"/>
        </w:rPr>
        <w:t>0</w:t>
      </w:r>
      <w:r>
        <w:rPr>
          <w:rFonts w:hint="eastAsia" w:ascii="仿宋_GB2312" w:eastAsia="仿宋_GB2312"/>
          <w:sz w:val="24"/>
        </w:rPr>
        <w:t>8：</w:t>
      </w:r>
      <w:r>
        <w:rPr>
          <w:rFonts w:hint="eastAsia" w:ascii="仿宋_GB2312" w:eastAsia="仿宋_GB2312"/>
          <w:sz w:val="24"/>
          <w:lang w:val="en-US" w:eastAsia="zh-CN"/>
        </w:rPr>
        <w:t>35</w:t>
      </w:r>
      <w:r>
        <w:rPr>
          <w:rFonts w:hint="eastAsia" w:ascii="仿宋_GB2312" w:eastAsia="仿宋_GB2312"/>
          <w:sz w:val="24"/>
        </w:rPr>
        <w:t>开始、六级14：</w:t>
      </w:r>
      <w:r>
        <w:rPr>
          <w:rFonts w:hint="eastAsia" w:ascii="仿宋_GB2312" w:eastAsia="仿宋_GB2312"/>
          <w:sz w:val="24"/>
          <w:lang w:val="en-US" w:eastAsia="zh-CN"/>
        </w:rPr>
        <w:t>35</w:t>
      </w:r>
      <w:r>
        <w:rPr>
          <w:rFonts w:hint="eastAsia" w:ascii="仿宋_GB2312" w:eastAsia="仿宋_GB2312"/>
          <w:sz w:val="24"/>
        </w:rPr>
        <w:t>开始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B级14：30开始</w:t>
      </w:r>
      <w:r>
        <w:rPr>
          <w:rFonts w:hint="eastAsia" w:ascii="仿宋_GB2312" w:eastAsia="仿宋_GB2312"/>
          <w:sz w:val="24"/>
        </w:rPr>
        <w:t>），在考试开始后禁止入场（四级</w:t>
      </w:r>
      <w:r>
        <w:rPr>
          <w:rFonts w:hint="eastAsia" w:ascii="仿宋_GB2312" w:eastAsia="仿宋_GB2312"/>
          <w:sz w:val="24"/>
          <w:lang w:val="en-US" w:eastAsia="zh-CN"/>
        </w:rPr>
        <w:t>0</w:t>
      </w:r>
      <w:r>
        <w:rPr>
          <w:rFonts w:hint="eastAsia" w:ascii="仿宋_GB2312" w:eastAsia="仿宋_GB2312"/>
          <w:sz w:val="24"/>
        </w:rPr>
        <w:t>9：00、六级15：00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B级15:00</w:t>
      </w:r>
      <w:r>
        <w:rPr>
          <w:rFonts w:hint="eastAsia" w:ascii="仿宋_GB2312" w:eastAsia="仿宋_GB2312"/>
          <w:sz w:val="24"/>
        </w:rPr>
        <w:t>）。入场时必须主动出示所带证件。</w:t>
      </w:r>
    </w:p>
    <w:p w14:paraId="0BA733EB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三、只准携带必要的文具和设备入场,如2B铅笔(涂答题卡用)、黑色签字笔、橡皮、收音机（听力用）。禁止携带</w:t>
      </w:r>
      <w:r>
        <w:rPr>
          <w:rFonts w:hint="eastAsia" w:ascii="仿宋_GB2312" w:eastAsia="仿宋_GB2312"/>
          <w:sz w:val="24"/>
          <w:lang w:val="en-US" w:eastAsia="zh-CN"/>
        </w:rPr>
        <w:t>书包、</w:t>
      </w:r>
      <w:r>
        <w:rPr>
          <w:rFonts w:hint="eastAsia" w:ascii="仿宋_GB2312" w:eastAsia="仿宋_GB2312"/>
          <w:sz w:val="24"/>
        </w:rPr>
        <w:t>书籍、笔记、资料、报刊、草稿纸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  <w:lang w:val="en-US" w:eastAsia="zh-CN"/>
        </w:rPr>
        <w:t>手表、</w:t>
      </w:r>
      <w:r>
        <w:rPr>
          <w:rFonts w:hint="eastAsia" w:ascii="仿宋_GB2312" w:eastAsia="仿宋_GB2312"/>
          <w:sz w:val="24"/>
        </w:rPr>
        <w:t>各种无线通信工具（如寻呼机、移动电话、对讲机、隐形耳机、掌上电脑等）和</w:t>
      </w:r>
      <w:r>
        <w:rPr>
          <w:rFonts w:hint="eastAsia" w:ascii="仿宋_GB2312" w:eastAsia="仿宋_GB2312"/>
          <w:sz w:val="24"/>
          <w:lang w:val="en-US" w:eastAsia="zh-CN"/>
        </w:rPr>
        <w:t>具备</w:t>
      </w:r>
      <w:r>
        <w:rPr>
          <w:rFonts w:hint="eastAsia" w:ascii="仿宋_GB2312" w:eastAsia="仿宋_GB2312"/>
          <w:sz w:val="24"/>
        </w:rPr>
        <w:t>存储功能的设备（如MP3、MP4、录放音机、电子记事本等）</w:t>
      </w:r>
      <w:r>
        <w:rPr>
          <w:rFonts w:hint="eastAsia" w:ascii="仿宋_GB2312" w:eastAsia="仿宋_GB2312"/>
          <w:sz w:val="24"/>
          <w:lang w:val="en-US" w:eastAsia="zh-CN"/>
        </w:rPr>
        <w:t>等与考试无关物品入场</w:t>
      </w:r>
      <w:r>
        <w:rPr>
          <w:rFonts w:hint="eastAsia" w:ascii="仿宋_GB2312" w:eastAsia="仿宋_GB2312"/>
          <w:sz w:val="24"/>
          <w:lang w:eastAsia="zh-CN"/>
        </w:rPr>
        <w:t>，</w:t>
      </w:r>
      <w:r>
        <w:rPr>
          <w:rFonts w:hint="eastAsia" w:ascii="仿宋_GB2312" w:eastAsia="仿宋_GB2312"/>
          <w:sz w:val="24"/>
        </w:rPr>
        <w:t>考场内不得擅自相互借用文具。</w:t>
      </w:r>
    </w:p>
    <w:p w14:paraId="18ABB3AC">
      <w:pPr>
        <w:spacing w:line="336" w:lineRule="auto"/>
        <w:ind w:firstLine="480" w:firstLineChars="20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</w:rPr>
        <w:t>四、考生参加考试必须带齐双证（准考证、身份证），无身份证者，须</w:t>
      </w:r>
      <w:r>
        <w:rPr>
          <w:rFonts w:hint="eastAsia" w:ascii="仿宋_GB2312" w:eastAsia="仿宋_GB2312"/>
          <w:sz w:val="24"/>
          <w:lang w:val="en-US" w:eastAsia="zh-CN"/>
        </w:rPr>
        <w:t>持</w:t>
      </w:r>
      <w:r>
        <w:rPr>
          <w:rFonts w:hint="eastAsia" w:ascii="仿宋_GB2312" w:eastAsia="仿宋_GB2312"/>
          <w:sz w:val="24"/>
        </w:rPr>
        <w:t>学院出具的“临时考试专用证”</w:t>
      </w:r>
      <w:r>
        <w:rPr>
          <w:rFonts w:hint="eastAsia" w:ascii="仿宋_GB2312" w:eastAsia="仿宋_GB2312"/>
          <w:sz w:val="24"/>
          <w:lang w:val="en-US" w:eastAsia="zh-CN"/>
        </w:rPr>
        <w:t>及学生证或一卡通</w:t>
      </w:r>
      <w:r>
        <w:rPr>
          <w:rFonts w:hint="eastAsia" w:ascii="仿宋_GB2312" w:eastAsia="仿宋_GB2312"/>
          <w:sz w:val="24"/>
        </w:rPr>
        <w:t>。要求各证件上的相片、姓名等信息必须清晰。</w:t>
      </w:r>
      <w:r>
        <w:rPr>
          <w:rFonts w:hint="eastAsia" w:ascii="仿宋_GB2312" w:eastAsia="仿宋_GB2312"/>
          <w:sz w:val="24"/>
        </w:rPr>
        <w:t>证件不齐者，一律拒绝入场。</w:t>
      </w:r>
      <w:bookmarkStart w:id="1" w:name="_GoBack"/>
      <w:bookmarkEnd w:id="1"/>
    </w:p>
    <w:p w14:paraId="19A22BE1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五、入场后，要对号入座，将</w:t>
      </w:r>
      <w:r>
        <w:rPr>
          <w:rFonts w:hint="eastAsia" w:ascii="仿宋_GB2312" w:eastAsia="仿宋_GB2312"/>
          <w:sz w:val="24"/>
          <w:lang w:val="en-US" w:eastAsia="zh-CN"/>
        </w:rPr>
        <w:t>证件</w:t>
      </w:r>
      <w:r>
        <w:rPr>
          <w:rFonts w:hint="eastAsia" w:ascii="仿宋_GB2312" w:eastAsia="仿宋_GB2312"/>
          <w:sz w:val="24"/>
        </w:rPr>
        <w:t>放在课桌上，接受考试工作人员核验。</w:t>
      </w:r>
    </w:p>
    <w:p w14:paraId="4A970D7C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六、答题前应认真填写答题卡中的姓名、准考证号等栏目。凡答题卡中该栏目漏填涂、错填涂或字迹不清、无法辩认的，答题卡一律无效，考生自负后果。</w:t>
      </w:r>
    </w:p>
    <w:p w14:paraId="72786615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七、在考试结束前禁止提前退场。</w:t>
      </w:r>
    </w:p>
    <w:p w14:paraId="3EDFD16D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八、必须严格按要求做答题目。书写部分一律用黑色字迹签字笔做答，填涂信息点时只能用2B铅笔涂黑。只能在规定考生做答的位置书写或填涂信息点。不按规定要求填涂和做答的，一律无效。</w:t>
      </w:r>
    </w:p>
    <w:p w14:paraId="565D440E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九、遇试卷分发错误或试题字迹不清等情况应及时报告；答题卡已被填涂不得更换；涉及试题内容的疑问，不得向监考员询问。</w:t>
      </w:r>
    </w:p>
    <w:p w14:paraId="4841F2E6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十、在考场内必须严格遵守考场纪律，对于违反考场规定和不服从考试工作人员管理者，取消考试成绩并按校纪校规处理。</w:t>
      </w:r>
    </w:p>
    <w:p w14:paraId="3036D8E4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十一、考试结束铃声响时，要立即停止答题，将试卷</w:t>
      </w:r>
      <w:r>
        <w:rPr>
          <w:rFonts w:hint="eastAsia" w:ascii="仿宋_GB2312" w:eastAsia="仿宋_GB2312"/>
          <w:sz w:val="24"/>
          <w:lang w:eastAsia="zh-CN"/>
        </w:rPr>
        <w:t>扣</w:t>
      </w:r>
      <w:r>
        <w:rPr>
          <w:rFonts w:hint="eastAsia" w:ascii="仿宋_GB2312" w:eastAsia="仿宋_GB2312"/>
          <w:sz w:val="24"/>
        </w:rPr>
        <w:t>放在桌面上，待监考员收完试卷和答题卡后方可离开考场。不准携带试卷、答题卡离开考场，否则按校纪校规处理。</w:t>
      </w:r>
    </w:p>
    <w:p w14:paraId="34E510E7">
      <w:pPr>
        <w:spacing w:line="336" w:lineRule="auto"/>
        <w:ind w:firstLine="480" w:firstLineChars="20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十二、自觉服从考试工作人员的管理，不得以任何理由妨碍监考员进行正常工作。监考员有权对考场内发生的问题，按规定作出相应处理。对扰乱考场秩序，恐吓、威胁考试工作人员的将移交公安机关追究其责任。</w:t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4F2F99"/>
    <w:rsid w:val="00051C67"/>
    <w:rsid w:val="00063AA1"/>
    <w:rsid w:val="000C461F"/>
    <w:rsid w:val="001279F2"/>
    <w:rsid w:val="001D7203"/>
    <w:rsid w:val="001E0D9B"/>
    <w:rsid w:val="00234334"/>
    <w:rsid w:val="002B0C7C"/>
    <w:rsid w:val="003775B6"/>
    <w:rsid w:val="003E4668"/>
    <w:rsid w:val="00433C58"/>
    <w:rsid w:val="004D3492"/>
    <w:rsid w:val="004D6CDE"/>
    <w:rsid w:val="004F2F99"/>
    <w:rsid w:val="005B5C67"/>
    <w:rsid w:val="005D50A5"/>
    <w:rsid w:val="005F3CDB"/>
    <w:rsid w:val="00606A26"/>
    <w:rsid w:val="006554FA"/>
    <w:rsid w:val="006856F8"/>
    <w:rsid w:val="00771959"/>
    <w:rsid w:val="009B5386"/>
    <w:rsid w:val="00A46D2E"/>
    <w:rsid w:val="00AE3E81"/>
    <w:rsid w:val="00B028D8"/>
    <w:rsid w:val="00B13D7C"/>
    <w:rsid w:val="00B33FBA"/>
    <w:rsid w:val="00B46BFD"/>
    <w:rsid w:val="00B63F56"/>
    <w:rsid w:val="00BB2A8F"/>
    <w:rsid w:val="00C70D7C"/>
    <w:rsid w:val="00C902D3"/>
    <w:rsid w:val="00DF5461"/>
    <w:rsid w:val="00E0598A"/>
    <w:rsid w:val="00E2698B"/>
    <w:rsid w:val="00F2769F"/>
    <w:rsid w:val="00FD7F85"/>
    <w:rsid w:val="05EE49C1"/>
    <w:rsid w:val="0CEF7E6C"/>
    <w:rsid w:val="0F896AFA"/>
    <w:rsid w:val="0FF01B40"/>
    <w:rsid w:val="151068ED"/>
    <w:rsid w:val="1FEB7FD3"/>
    <w:rsid w:val="221451E9"/>
    <w:rsid w:val="31F82077"/>
    <w:rsid w:val="353F0C77"/>
    <w:rsid w:val="369516B8"/>
    <w:rsid w:val="39A2729B"/>
    <w:rsid w:val="419C3D33"/>
    <w:rsid w:val="4578277B"/>
    <w:rsid w:val="467472FC"/>
    <w:rsid w:val="48B1532F"/>
    <w:rsid w:val="4AE76589"/>
    <w:rsid w:val="4AE87704"/>
    <w:rsid w:val="526635B7"/>
    <w:rsid w:val="590A5AC4"/>
    <w:rsid w:val="5AE31C8F"/>
    <w:rsid w:val="5BE03293"/>
    <w:rsid w:val="5EE54F54"/>
    <w:rsid w:val="6893366C"/>
    <w:rsid w:val="692542C0"/>
    <w:rsid w:val="795C5305"/>
    <w:rsid w:val="7DFF5E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840</Words>
  <Characters>862</Characters>
  <Lines>6</Lines>
  <Paragraphs>1</Paragraphs>
  <TotalTime>0</TotalTime>
  <ScaleCrop>false</ScaleCrop>
  <LinksUpToDate>false</LinksUpToDate>
  <CharactersWithSpaces>862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2010-06-07T06:46:00Z</dcterms:created>
  <dc:creator>微软用户</dc:creator>
  <cp:lastModifiedBy>忱</cp:lastModifiedBy>
  <dcterms:modified xsi:type="dcterms:W3CDTF">2024-12-04T09:37:06Z</dcterms:modified>
  <dc:title>3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81A51B72B0B745EAA71A74933D4C89A3_13</vt:lpwstr>
  </property>
</Properties>
</file>